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93D" w:rsidRDefault="00EC493D" w:rsidP="00EC493D">
      <w:pPr>
        <w:jc w:val="center"/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6820DFEC" wp14:editId="503B46C9">
            <wp:simplePos x="0" y="0"/>
            <wp:positionH relativeFrom="margin">
              <wp:align>center</wp:align>
            </wp:positionH>
            <wp:positionV relativeFrom="paragraph">
              <wp:posOffset>-112395</wp:posOffset>
            </wp:positionV>
            <wp:extent cx="926383" cy="638175"/>
            <wp:effectExtent l="0" t="0" r="0" b="0"/>
            <wp:wrapNone/>
            <wp:docPr id="11" name="Рисунок 11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383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493D" w:rsidRDefault="00EC493D" w:rsidP="00EC493D">
      <w:pPr>
        <w:jc w:val="center"/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EC493D" w:rsidRPr="00BC2346" w:rsidRDefault="00EC493D" w:rsidP="00EC493D">
      <w:pPr>
        <w:jc w:val="center"/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ins w:id="0" w:author="Unknown">
        <w:r w:rsidRPr="0071398B">
          <w:rPr>
            <w:rFonts w:ascii="Roboto" w:eastAsia="Times New Roman" w:hAnsi="Roboto" w:cs="Times New Roman"/>
            <w:b/>
            <w:bCs/>
            <w:color w:val="000000"/>
            <w:sz w:val="24"/>
            <w:szCs w:val="24"/>
            <w:shd w:val="clear" w:color="auto" w:fill="FFFFFF"/>
            <w:lang w:eastAsia="ru-RU"/>
          </w:rPr>
          <w:t>ДОСУДЕБНАЯ РАБОТА ПО ВЗЫСКАНИЮ</w:t>
        </w:r>
      </w:ins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ins w:id="1" w:author="Unknown">
        <w:r w:rsidRPr="0071398B">
          <w:rPr>
            <w:rFonts w:ascii="Roboto" w:eastAsia="Times New Roman" w:hAnsi="Roboto" w:cs="Times New Roman"/>
            <w:b/>
            <w:bCs/>
            <w:color w:val="000000"/>
            <w:sz w:val="24"/>
            <w:szCs w:val="24"/>
            <w:shd w:val="clear" w:color="auto" w:fill="FFFFFF"/>
            <w:lang w:eastAsia="ru-RU"/>
          </w:rPr>
          <w:t>ЗАДОЛЖЕННОСТИ</w:t>
        </w:r>
      </w:ins>
    </w:p>
    <w:p w:rsidR="00EC493D" w:rsidRPr="0071398B" w:rsidRDefault="00EC493D" w:rsidP="00EC493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настоящее время региональным оператором заключено два Контракта на взыскание задолженности в досудебном порядке, а именно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 ООО «ЦЕНТР ФИНАНСОВЫХ РЕШЕНИЙ» и ООО ПКО «АКТИВБИЗНЕСКОНСАЛТ».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Условиями контракта предусматривается про</w:t>
      </w:r>
      <w:bookmarkStart w:id="2" w:name="_GoBack"/>
      <w:bookmarkEnd w:id="2"/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ведение комплекса мероприятий по ведению претензионной работы по взысканию с собственников помещений в многоквартирных домах задолженности по уплате взносов на капитальный ремонт,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которые включают в себя:</w:t>
      </w:r>
    </w:p>
    <w:p w:rsidR="00EC493D" w:rsidRPr="0071398B" w:rsidRDefault="00EC493D" w:rsidP="00EC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автоматическое уведомление должников о состоянии долга 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посредством текстовых, голосовых и иных сообщений, передаваемых по сетям электросвязи, в том числе подвижной радиотелефонной связи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</w:p>
    <w:p w:rsidR="00EC493D" w:rsidRPr="0071398B" w:rsidRDefault="00EC493D" w:rsidP="00EC49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-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проведение телефонных переговоров с должниками 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по вопросам досудебного погашения задолженности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Всего по двум договорам передано в работу 36,9 тыс.</w:t>
      </w:r>
      <w: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лицевых счетов на общую сумму задолженности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 - по основному долгу и по пени.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На 14 февраля 2025 года оплата по переданным в работу лицевым счетам составила 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– порядка 60 млн. руб., в том числе по основному долгу – 52,6 млн. руб., по пени – 6,6 млн. руб., что составило 9,79% от задолженности основного долга.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Уважаемые собственники!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</w:p>
    <w:p w:rsidR="00EC493D" w:rsidRDefault="00EC493D" w:rsidP="00EC493D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Напоминаем, взносы на капитальный ремонт необходимо своевременно вносить на лицевой счет </w:t>
      </w:r>
      <w:r w:rsidRPr="0071398B">
        <w:rPr>
          <w:rFonts w:ascii="Roboto" w:eastAsia="Times New Roman" w:hAnsi="Roboto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до 10-го числа месяца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, следующего за расчетным.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ins w:id="3" w:author="Unknown">
        <w:r w:rsidRPr="0071398B">
          <w:rPr>
            <w:rFonts w:ascii="Roboto" w:eastAsia="Times New Roman" w:hAnsi="Roboto" w:cs="Times New Roman"/>
            <w:color w:val="000000"/>
            <w:sz w:val="24"/>
            <w:szCs w:val="24"/>
            <w:shd w:val="clear" w:color="auto" w:fill="FFFFFF"/>
            <w:lang w:eastAsia="ru-RU"/>
          </w:rPr>
          <w:t>Не стоит тянуть с оплатой квитанций</w:t>
        </w:r>
      </w:ins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, собственники квартир, не уплатившие взносы на капитальный ремонт в полном объеме или не в установленный срок, обязаны уплатить пени за каждый день просрочки, кроме того просроченная задолженность может обернуться судебным иском.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Просим вас следить за своевременностью оплаты!</w:t>
      </w:r>
    </w:p>
    <w:p w:rsidR="005D0305" w:rsidRDefault="005D0305"/>
    <w:sectPr w:rsidR="005D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73C"/>
    <w:rsid w:val="005D0305"/>
    <w:rsid w:val="0073673C"/>
    <w:rsid w:val="00EC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8E3B"/>
  <w15:chartTrackingRefBased/>
  <w15:docId w15:val="{C8FA1192-07DE-44CD-ACE7-C04228D0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>diakov.net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2</cp:revision>
  <dcterms:created xsi:type="dcterms:W3CDTF">2025-02-21T12:44:00Z</dcterms:created>
  <dcterms:modified xsi:type="dcterms:W3CDTF">2025-02-21T12:45:00Z</dcterms:modified>
</cp:coreProperties>
</file>